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0F95DB74"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370F5" w:rsidRPr="0078003A">
        <w:rPr>
          <w:rFonts w:ascii="Calibri" w:hAnsi="Calibri" w:cs="Calibri"/>
          <w:b/>
          <w:bCs/>
          <w:sz w:val="22"/>
          <w:szCs w:val="22"/>
        </w:rPr>
        <w:t xml:space="preserve">Léčivý přípravek ATC skupiny L04AC10 s účinnou látkou </w:t>
      </w:r>
      <w:proofErr w:type="spellStart"/>
      <w:r w:rsidR="005370F5" w:rsidRPr="0078003A">
        <w:rPr>
          <w:rFonts w:ascii="Calibri" w:hAnsi="Calibri" w:cs="Calibri"/>
          <w:b/>
          <w:bCs/>
          <w:sz w:val="22"/>
          <w:szCs w:val="22"/>
        </w:rPr>
        <w:t>Sekukinumab</w:t>
      </w:r>
      <w:proofErr w:type="spellEnd"/>
      <w:r w:rsidR="00564109"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5ABFD0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564109" w:rsidRPr="00E31F2B">
        <w:rPr>
          <w:rFonts w:ascii="Calibri" w:hAnsi="Calibri" w:cs="Calibri"/>
          <w:b/>
          <w:bCs/>
          <w:sz w:val="22"/>
          <w:szCs w:val="22"/>
        </w:rPr>
        <w:t xml:space="preserve">ATC skupiny </w:t>
      </w:r>
      <w:r w:rsidR="005370F5" w:rsidRPr="0078003A">
        <w:rPr>
          <w:rFonts w:ascii="Calibri" w:hAnsi="Calibri" w:cs="Calibri"/>
          <w:b/>
          <w:bCs/>
          <w:sz w:val="22"/>
          <w:szCs w:val="22"/>
        </w:rPr>
        <w:t xml:space="preserve">L04AC10 s účinnou látkou </w:t>
      </w:r>
      <w:proofErr w:type="spellStart"/>
      <w:r w:rsidR="005370F5" w:rsidRPr="0078003A">
        <w:rPr>
          <w:rFonts w:ascii="Calibri" w:hAnsi="Calibri" w:cs="Calibri"/>
          <w:b/>
          <w:bCs/>
          <w:sz w:val="22"/>
          <w:szCs w:val="22"/>
        </w:rPr>
        <w:t>Sekukinumab</w:t>
      </w:r>
      <w:proofErr w:type="spellEnd"/>
      <w:r w:rsidR="005370F5"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1DA2FD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7777777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24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77777777"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3"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3"/>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441166">
        <w:rPr>
          <w:rFonts w:ascii="Calibri" w:hAnsi="Calibri" w:cs="Calibri"/>
          <w:sz w:val="22"/>
          <w:szCs w:val="22"/>
        </w:rPr>
        <w:t>úplného</w:t>
      </w:r>
      <w:r w:rsidR="00441166" w:rsidRPr="004617FC">
        <w:rPr>
          <w:rFonts w:ascii="Calibri" w:hAnsi="Calibri" w:cs="Calibri"/>
          <w:sz w:val="22"/>
          <w:szCs w:val="22"/>
        </w:rPr>
        <w:t xml:space="preserve"> odstranění vady.</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3182</Words>
  <Characters>18777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2023-05-22T03:45:00Z</dcterms:created>
  <dcterms:modified xsi:type="dcterms:W3CDTF">2023-07-09T19:44:00Z</dcterms:modified>
</cp:coreProperties>
</file>